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DEB14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C02778" w14:textId="21F496BE" w:rsidR="0038528E" w:rsidRPr="00AC6845" w:rsidRDefault="00AC6845" w:rsidP="00AC6845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AC6845">
        <w:rPr>
          <w:rFonts w:ascii="Arial" w:hAnsi="Arial" w:cs="Arial"/>
          <w:sz w:val="20"/>
          <w:szCs w:val="20"/>
        </w:rPr>
        <w:t xml:space="preserve">Załącznik nr </w:t>
      </w:r>
      <w:r w:rsidR="00EF09EF">
        <w:rPr>
          <w:rFonts w:ascii="Arial" w:hAnsi="Arial" w:cs="Arial"/>
          <w:sz w:val="20"/>
          <w:szCs w:val="20"/>
        </w:rPr>
        <w:t>8</w:t>
      </w:r>
      <w:r w:rsidRPr="00AC6845">
        <w:rPr>
          <w:rFonts w:ascii="Arial" w:hAnsi="Arial" w:cs="Arial"/>
          <w:sz w:val="20"/>
          <w:szCs w:val="20"/>
        </w:rPr>
        <w:t xml:space="preserve"> do wniosku o </w:t>
      </w:r>
      <w:r w:rsidR="00D809B3">
        <w:rPr>
          <w:rFonts w:ascii="Arial" w:hAnsi="Arial" w:cs="Arial"/>
          <w:sz w:val="20"/>
          <w:szCs w:val="20"/>
        </w:rPr>
        <w:t>dofinansowanie</w:t>
      </w:r>
    </w:p>
    <w:p w14:paraId="77B71230" w14:textId="77777777" w:rsidR="0038528E" w:rsidRDefault="0038528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4541B55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04D6DF31" w14:textId="59BB9850" w:rsidR="00027D30" w:rsidRDefault="00455931" w:rsidP="00455931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  <w:r w:rsidR="00027D30">
        <w:rPr>
          <w:rFonts w:ascii="Arial" w:hAnsi="Arial" w:cs="Arial"/>
          <w:sz w:val="22"/>
          <w:szCs w:val="22"/>
        </w:rPr>
        <w:t>Warszawa, dnia</w:t>
      </w:r>
      <w:r w:rsidR="00F33235">
        <w:rPr>
          <w:rFonts w:ascii="Arial" w:hAnsi="Arial" w:cs="Arial"/>
          <w:sz w:val="22"/>
          <w:szCs w:val="22"/>
        </w:rPr>
        <w:t xml:space="preserve">   </w:t>
      </w:r>
      <w:r w:rsidR="00027D30"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027D30">
        <w:rPr>
          <w:rFonts w:ascii="Arial" w:hAnsi="Arial" w:cs="Arial"/>
          <w:sz w:val="22"/>
          <w:szCs w:val="22"/>
        </w:rPr>
        <w:t>r.</w:t>
      </w:r>
    </w:p>
    <w:p w14:paraId="423D15B2" w14:textId="77777777" w:rsidR="00C61774" w:rsidRDefault="00C61774" w:rsidP="00027D30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97ED131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12C3079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574C6C78" w14:textId="77777777" w:rsidR="00487BCE" w:rsidRDefault="00487BCE" w:rsidP="00487BCE">
      <w:pPr>
        <w:spacing w:line="360" w:lineRule="auto"/>
        <w:rPr>
          <w:rFonts w:ascii="Arial" w:hAnsi="Arial" w:cs="Arial"/>
          <w:sz w:val="22"/>
          <w:szCs w:val="22"/>
        </w:rPr>
      </w:pPr>
    </w:p>
    <w:p w14:paraId="29EA219E" w14:textId="77777777" w:rsidR="00487BCE" w:rsidRPr="00AC6845" w:rsidRDefault="00487BCE" w:rsidP="00487BC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6845">
        <w:rPr>
          <w:rFonts w:ascii="Arial" w:hAnsi="Arial" w:cs="Arial"/>
          <w:b/>
          <w:bCs/>
          <w:sz w:val="22"/>
          <w:szCs w:val="22"/>
        </w:rPr>
        <w:t>OŚWIADCZENIE O KWALIFIKOWALNOŚCI VAT</w:t>
      </w:r>
    </w:p>
    <w:p w14:paraId="16188511" w14:textId="77777777" w:rsidR="00487BCE" w:rsidRDefault="00487BCE" w:rsidP="00487BCE">
      <w:pPr>
        <w:spacing w:after="120"/>
        <w:jc w:val="both"/>
      </w:pPr>
    </w:p>
    <w:p w14:paraId="45B58869" w14:textId="6949E26A" w:rsidR="00487BCE" w:rsidRPr="00487BCE" w:rsidRDefault="00487BCE" w:rsidP="00487BC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7BCE">
        <w:rPr>
          <w:rFonts w:ascii="Arial" w:hAnsi="Arial" w:cs="Arial"/>
          <w:sz w:val="22"/>
          <w:szCs w:val="22"/>
        </w:rPr>
        <w:t xml:space="preserve">Oświadczam, iż realizując projekt </w:t>
      </w:r>
      <w:r w:rsidR="000B0067">
        <w:rPr>
          <w:rFonts w:ascii="Arial" w:hAnsi="Arial" w:cs="Arial"/>
          <w:sz w:val="22"/>
          <w:szCs w:val="22"/>
        </w:rPr>
        <w:t>…………………………………………….</w:t>
      </w:r>
      <w:r w:rsidR="00EF09EF">
        <w:rPr>
          <w:rFonts w:ascii="Arial" w:hAnsi="Arial" w:cs="Arial"/>
          <w:sz w:val="22"/>
          <w:szCs w:val="22"/>
        </w:rPr>
        <w:t xml:space="preserve"> </w:t>
      </w:r>
      <w:r w:rsidRPr="00487BCE">
        <w:rPr>
          <w:rFonts w:ascii="Arial" w:hAnsi="Arial" w:cs="Arial"/>
          <w:sz w:val="22"/>
          <w:szCs w:val="22"/>
        </w:rPr>
        <w:t xml:space="preserve">nie mogę odzyskać w żaden sposób poniesionego kosztu podatku VAT w zakresie, w jakim we wniosku </w:t>
      </w:r>
      <w:r w:rsidR="000B0067">
        <w:rPr>
          <w:rFonts w:ascii="Arial" w:hAnsi="Arial" w:cs="Arial"/>
          <w:sz w:val="22"/>
          <w:szCs w:val="22"/>
        </w:rPr>
        <w:br/>
      </w:r>
      <w:r w:rsidRPr="00487BCE">
        <w:rPr>
          <w:rFonts w:ascii="Arial" w:hAnsi="Arial" w:cs="Arial"/>
          <w:sz w:val="22"/>
          <w:szCs w:val="22"/>
        </w:rPr>
        <w:t>o dofinansowanie został wskazany jako kwalifikowalny. Jednocześnie zobowiązuję się do</w:t>
      </w:r>
      <w:r w:rsidR="005708BB">
        <w:rPr>
          <w:rFonts w:ascii="Arial" w:hAnsi="Arial" w:cs="Arial"/>
          <w:sz w:val="22"/>
          <w:szCs w:val="22"/>
        </w:rPr>
        <w:t> </w:t>
      </w:r>
      <w:r w:rsidRPr="00487BCE">
        <w:rPr>
          <w:rFonts w:ascii="Arial" w:hAnsi="Arial" w:cs="Arial"/>
          <w:sz w:val="22"/>
          <w:szCs w:val="22"/>
        </w:rPr>
        <w:t xml:space="preserve">zwrotu zrefundowanej </w:t>
      </w:r>
      <w:r>
        <w:rPr>
          <w:rFonts w:ascii="Arial" w:hAnsi="Arial" w:cs="Arial"/>
          <w:sz w:val="22"/>
          <w:szCs w:val="22"/>
        </w:rPr>
        <w:t>w </w:t>
      </w:r>
      <w:r w:rsidRPr="00487BCE">
        <w:rPr>
          <w:rFonts w:ascii="Arial" w:hAnsi="Arial" w:cs="Arial"/>
          <w:sz w:val="22"/>
          <w:szCs w:val="22"/>
        </w:rPr>
        <w:t>ramach projektu części poniesionego VAT, jeżeli zaistnieją przesłanki umożliwiające odzyskanie tego podatku</w:t>
      </w:r>
      <w:r w:rsidRPr="00241551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14:paraId="603EF690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6A85EB05" w14:textId="77777777" w:rsidR="00487BCE" w:rsidRDefault="00487BCE" w:rsidP="00487BCE">
      <w:pPr>
        <w:spacing w:line="360" w:lineRule="auto"/>
        <w:rPr>
          <w:rFonts w:ascii="Arial" w:hAnsi="Arial" w:cs="Arial"/>
          <w:spacing w:val="20"/>
          <w:sz w:val="22"/>
          <w:szCs w:val="22"/>
        </w:rPr>
      </w:pPr>
    </w:p>
    <w:p w14:paraId="2E96108F" w14:textId="3F3C70C9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</w:r>
      <w:r>
        <w:rPr>
          <w:rFonts w:ascii="Arial" w:hAnsi="Arial" w:cs="Arial"/>
          <w:spacing w:val="20"/>
          <w:sz w:val="22"/>
          <w:szCs w:val="22"/>
        </w:rPr>
        <w:tab/>
        <w:t xml:space="preserve"> </w:t>
      </w:r>
      <w:r w:rsidR="006B215B">
        <w:rPr>
          <w:rFonts w:ascii="Arial" w:hAnsi="Arial" w:cs="Arial"/>
          <w:spacing w:val="20"/>
          <w:sz w:val="22"/>
          <w:szCs w:val="22"/>
        </w:rPr>
        <w:t xml:space="preserve">                                               </w:t>
      </w:r>
      <w:r w:rsidR="00383637">
        <w:rPr>
          <w:rFonts w:ascii="Arial" w:hAnsi="Arial" w:cs="Arial"/>
          <w:spacing w:val="20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…………………………</w:t>
      </w:r>
    </w:p>
    <w:p w14:paraId="4E060D73" w14:textId="77777777" w:rsidR="00487BCE" w:rsidRDefault="00487BCE" w:rsidP="00487BCE">
      <w:pPr>
        <w:spacing w:line="360" w:lineRule="auto"/>
        <w:ind w:left="4320" w:firstLine="720"/>
        <w:jc w:val="both"/>
        <w:rPr>
          <w:rFonts w:ascii="Arial" w:hAnsi="Arial" w:cs="Arial"/>
          <w:sz w:val="22"/>
          <w:szCs w:val="22"/>
        </w:rPr>
      </w:pPr>
    </w:p>
    <w:p w14:paraId="593EC3E7" w14:textId="54A67518" w:rsidR="00A16D9A" w:rsidRDefault="00383637" w:rsidP="00383637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487BCE">
        <w:rPr>
          <w:rFonts w:ascii="Arial" w:hAnsi="Arial" w:cs="Arial"/>
          <w:sz w:val="22"/>
          <w:szCs w:val="22"/>
        </w:rPr>
        <w:t>(podpis i pieczątka)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</w:p>
    <w:sectPr w:rsidR="00A16D9A" w:rsidSect="00745AC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D1399" w14:textId="77777777" w:rsidR="005E3A5B" w:rsidRDefault="005E3A5B">
      <w:r>
        <w:separator/>
      </w:r>
    </w:p>
  </w:endnote>
  <w:endnote w:type="continuationSeparator" w:id="0">
    <w:p w14:paraId="162B117E" w14:textId="77777777" w:rsidR="005E3A5B" w:rsidRDefault="005E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DCEA" w14:textId="77777777" w:rsidR="00AC56A2" w:rsidRDefault="00745A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C56A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032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E619C2D" w14:textId="77777777" w:rsidR="00AC56A2" w:rsidRDefault="00AC56A2">
    <w:pPr>
      <w:pStyle w:val="Stopka"/>
      <w:ind w:right="360"/>
    </w:pPr>
  </w:p>
  <w:p w14:paraId="11B159C5" w14:textId="77777777" w:rsidR="00AC56A2" w:rsidRDefault="00AC56A2"/>
  <w:p w14:paraId="5BCD91DD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34AEF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7F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 w:rsidR="00745AC3"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 w:rsidR="00745AC3">
      <w:rPr>
        <w:rFonts w:ascii="Arial" w:hAnsi="Arial" w:cs="Arial"/>
        <w:i/>
        <w:sz w:val="20"/>
        <w:szCs w:val="20"/>
      </w:rPr>
      <w:fldChar w:fldCharType="separate"/>
    </w:r>
    <w:r w:rsidR="00CD032D">
      <w:rPr>
        <w:rFonts w:ascii="Arial" w:hAnsi="Arial" w:cs="Arial"/>
        <w:i/>
        <w:noProof/>
        <w:sz w:val="20"/>
        <w:szCs w:val="20"/>
      </w:rPr>
      <w:t>1</w:t>
    </w:r>
    <w:r w:rsidR="00745AC3"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C896" w14:textId="77777777" w:rsidR="005E3A5B" w:rsidRDefault="005E3A5B">
      <w:r>
        <w:separator/>
      </w:r>
    </w:p>
  </w:footnote>
  <w:footnote w:type="continuationSeparator" w:id="0">
    <w:p w14:paraId="20218DCF" w14:textId="77777777" w:rsidR="005E3A5B" w:rsidRDefault="005E3A5B">
      <w:r>
        <w:continuationSeparator/>
      </w:r>
    </w:p>
  </w:footnote>
  <w:footnote w:id="1">
    <w:p w14:paraId="69CE802A" w14:textId="77777777" w:rsidR="00745AC3" w:rsidRDefault="00AC56A2" w:rsidP="00487BCE">
      <w:pPr>
        <w:pStyle w:val="Tekstprzypisudolnego"/>
        <w:jc w:val="both"/>
      </w:pPr>
      <w:r w:rsidRPr="0007602B">
        <w:rPr>
          <w:rStyle w:val="Odwoanieprzypisudolnego"/>
          <w:rFonts w:ascii="Arial" w:hAnsi="Arial" w:cs="Arial"/>
        </w:rPr>
        <w:footnoteRef/>
      </w:r>
      <w:r w:rsidRPr="0007602B">
        <w:rPr>
          <w:rFonts w:ascii="Arial" w:hAnsi="Arial" w:cs="Arial"/>
        </w:rPr>
        <w:t xml:space="preserve"> Dotyczy projektów, w których VAT został uznany za wydatek kwalifikowalny. Jeżeli Beneficjent upoważnił inny podmiot/ inne podmioty do ponoszenia wydatków kwalifikowalny</w:t>
      </w:r>
      <w:r w:rsidR="0007602B">
        <w:rPr>
          <w:rFonts w:ascii="Arial" w:hAnsi="Arial" w:cs="Arial"/>
        </w:rPr>
        <w:t xml:space="preserve">ch, oświadczenie należy złożyć </w:t>
      </w:r>
      <w:r w:rsidRPr="0007602B">
        <w:rPr>
          <w:rFonts w:ascii="Arial" w:hAnsi="Arial" w:cs="Arial"/>
        </w:rPr>
        <w:t>w odniesieniu do każdego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FEDB" w14:textId="77777777" w:rsidR="00AC56A2" w:rsidRDefault="00AC56A2"/>
  <w:p w14:paraId="5BFA06AD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A8FE6" w14:textId="68B63C53" w:rsidR="00AC6845" w:rsidRDefault="00FB25D5" w:rsidP="00FB25D5">
    <w:pPr>
      <w:pStyle w:val="Nagwek"/>
      <w:jc w:val="center"/>
    </w:pPr>
    <w:ins w:id="7" w:author="ZAJĄCZKOWSKA Aleksandra" w:date="2023-02-13T09:38:00Z">
      <w:r w:rsidRPr="00E84BFE">
        <w:rPr>
          <w:noProof/>
        </w:rPr>
        <w:drawing>
          <wp:inline distT="0" distB="0" distL="0" distR="0" wp14:anchorId="32351CBC" wp14:editId="3A9C374E">
            <wp:extent cx="5216562" cy="701040"/>
            <wp:effectExtent l="0" t="0" r="0" b="0"/>
            <wp:docPr id="1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67" cy="701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D1403"/>
    <w:multiLevelType w:val="hybridMultilevel"/>
    <w:tmpl w:val="C444E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819531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AJĄCZKOWSKA Aleksandra">
    <w15:presenceInfo w15:providerId="AD" w15:userId="S::azajaczk@mos.gov.pl::59c4cf7a-336d-4515-98f2-4a042e8fe9c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BCE"/>
    <w:rsid w:val="00027D30"/>
    <w:rsid w:val="00037544"/>
    <w:rsid w:val="0007602B"/>
    <w:rsid w:val="000B0067"/>
    <w:rsid w:val="000C69AF"/>
    <w:rsid w:val="001E6004"/>
    <w:rsid w:val="00241551"/>
    <w:rsid w:val="00383637"/>
    <w:rsid w:val="0038528E"/>
    <w:rsid w:val="00455931"/>
    <w:rsid w:val="004861C3"/>
    <w:rsid w:val="00487BCE"/>
    <w:rsid w:val="005708BB"/>
    <w:rsid w:val="00591177"/>
    <w:rsid w:val="005E3A5B"/>
    <w:rsid w:val="006B215B"/>
    <w:rsid w:val="006C483A"/>
    <w:rsid w:val="00745AC3"/>
    <w:rsid w:val="007D65E1"/>
    <w:rsid w:val="008C14B4"/>
    <w:rsid w:val="009B1AE2"/>
    <w:rsid w:val="00A106F5"/>
    <w:rsid w:val="00A16D9A"/>
    <w:rsid w:val="00A409B0"/>
    <w:rsid w:val="00AC56A2"/>
    <w:rsid w:val="00AC6845"/>
    <w:rsid w:val="00B245E3"/>
    <w:rsid w:val="00BD5244"/>
    <w:rsid w:val="00C61774"/>
    <w:rsid w:val="00CD032D"/>
    <w:rsid w:val="00D6744C"/>
    <w:rsid w:val="00D809B3"/>
    <w:rsid w:val="00DA37F3"/>
    <w:rsid w:val="00EE05CE"/>
    <w:rsid w:val="00EF09EF"/>
    <w:rsid w:val="00F17428"/>
    <w:rsid w:val="00F33235"/>
    <w:rsid w:val="00F90E2F"/>
    <w:rsid w:val="00FB25D5"/>
    <w:rsid w:val="00FE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63F7A"/>
  <w15:docId w15:val="{F1958539-2BD0-40E8-A04D-F7FDDD7D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45A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45AC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745A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45AC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5AC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sid w:val="00745AC3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745A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45AC3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</vt:lpstr>
    </vt:vector>
  </TitlesOfParts>
  <Company>MRR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Darocha Monika</cp:lastModifiedBy>
  <cp:revision>2</cp:revision>
  <cp:lastPrinted>2015-12-17T13:52:00Z</cp:lastPrinted>
  <dcterms:created xsi:type="dcterms:W3CDTF">2023-09-05T09:15:00Z</dcterms:created>
  <dcterms:modified xsi:type="dcterms:W3CDTF">2023-09-05T09:15:00Z</dcterms:modified>
</cp:coreProperties>
</file>